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A50AE" w14:textId="0F2A79B9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B7CBE" w14:paraId="4CAA50B1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50AF" w14:textId="77777777"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50B0" w14:textId="77777777" w:rsidR="009B7CBE" w:rsidRDefault="009B7CBE" w:rsidP="005023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B7CBE">
              <w:rPr>
                <w:b/>
                <w:sz w:val="26"/>
                <w:szCs w:val="26"/>
                <w:lang w:val="en-US"/>
              </w:rPr>
              <w:t>203B</w:t>
            </w:r>
            <w:r w:rsidR="005023E2">
              <w:rPr>
                <w:b/>
                <w:sz w:val="26"/>
                <w:szCs w:val="26"/>
              </w:rPr>
              <w:t>_030</w:t>
            </w:r>
          </w:p>
        </w:tc>
      </w:tr>
      <w:tr w:rsidR="009B7CBE" w14:paraId="4CAA50B4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50B2" w14:textId="77777777"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50B3" w14:textId="77777777" w:rsidR="009B7CBE" w:rsidRPr="00B421AC" w:rsidRDefault="00B421AC" w:rsidP="00B421A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2002460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BC7284" w14:paraId="7F631CFF" w14:textId="77777777" w:rsidTr="0053733C">
        <w:trPr>
          <w:jc w:val="right"/>
        </w:trPr>
        <w:tc>
          <w:tcPr>
            <w:tcW w:w="5500" w:type="dxa"/>
            <w:hideMark/>
          </w:tcPr>
          <w:p w14:paraId="5062F523" w14:textId="77777777" w:rsidR="00BC7284" w:rsidRDefault="00BC728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BC7284" w:rsidRPr="006A2A48" w14:paraId="2C1A7A57" w14:textId="77777777" w:rsidTr="0053733C">
        <w:trPr>
          <w:jc w:val="right"/>
        </w:trPr>
        <w:tc>
          <w:tcPr>
            <w:tcW w:w="5500" w:type="dxa"/>
            <w:hideMark/>
          </w:tcPr>
          <w:p w14:paraId="185C6850" w14:textId="77777777" w:rsidR="00BC7284" w:rsidRPr="006A2A48" w:rsidRDefault="00BC7284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BC7284" w:rsidRPr="006A2A48" w14:paraId="792B0099" w14:textId="77777777" w:rsidTr="0053733C">
        <w:trPr>
          <w:jc w:val="right"/>
        </w:trPr>
        <w:tc>
          <w:tcPr>
            <w:tcW w:w="5500" w:type="dxa"/>
            <w:hideMark/>
          </w:tcPr>
          <w:p w14:paraId="0ED414B4" w14:textId="77777777" w:rsidR="00BC7284" w:rsidRPr="006A2A48" w:rsidRDefault="00BC7284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BC7284" w:rsidRPr="006A2A48" w14:paraId="2DC46E38" w14:textId="77777777" w:rsidTr="0053733C">
        <w:trPr>
          <w:jc w:val="right"/>
        </w:trPr>
        <w:tc>
          <w:tcPr>
            <w:tcW w:w="5500" w:type="dxa"/>
            <w:hideMark/>
          </w:tcPr>
          <w:p w14:paraId="01C2EB2A" w14:textId="77777777" w:rsidR="00BC7284" w:rsidRPr="006A2A48" w:rsidRDefault="00BC7284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BC7284" w14:paraId="1DFD086F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63C52A84" w14:textId="77777777" w:rsidR="00BC7284" w:rsidRDefault="00BC7284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BC7284" w:rsidRPr="006A2A48" w14:paraId="25858ACC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0F39552E" w14:textId="77777777" w:rsidR="00BC7284" w:rsidRPr="006A2A48" w:rsidRDefault="00BC7284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4CAA50BA" w14:textId="77777777" w:rsidR="0026453A" w:rsidRPr="00697DC5" w:rsidRDefault="0026453A" w:rsidP="0026453A"/>
    <w:p w14:paraId="4CAA50BB" w14:textId="77777777" w:rsidR="0026453A" w:rsidRPr="00697DC5" w:rsidRDefault="0026453A" w:rsidP="0026453A"/>
    <w:p w14:paraId="4CAA50BC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4CAA50BD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52478">
        <w:rPr>
          <w:b/>
          <w:sz w:val="26"/>
          <w:szCs w:val="26"/>
        </w:rPr>
        <w:t>(</w:t>
      </w:r>
      <w:r w:rsidR="001C28D6" w:rsidRPr="006F6677">
        <w:rPr>
          <w:b/>
          <w:sz w:val="26"/>
          <w:szCs w:val="26"/>
        </w:rPr>
        <w:t>Болт М10х40</w:t>
      </w:r>
      <w:r w:rsidR="00F52478">
        <w:rPr>
          <w:b/>
          <w:sz w:val="26"/>
          <w:szCs w:val="26"/>
        </w:rPr>
        <w:t>)</w:t>
      </w:r>
      <w:r w:rsidR="006F6677" w:rsidRPr="006F6677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CAA50BE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CAA50BF" w14:textId="77777777" w:rsidR="00F52478" w:rsidRPr="00697DC5" w:rsidRDefault="00F52478" w:rsidP="00F5247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14:paraId="4CAA50C0" w14:textId="77777777" w:rsidR="00F52478" w:rsidRPr="00697DC5" w:rsidRDefault="00F52478" w:rsidP="00F52478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D87A33">
        <w:rPr>
          <w:sz w:val="24"/>
          <w:szCs w:val="24"/>
        </w:rPr>
        <w:t>ГОСТ 7798-70 «Болты с шестигранной головкой класса точности B. Конструкция и размеры».</w:t>
      </w:r>
    </w:p>
    <w:p w14:paraId="4CAA50C1" w14:textId="77777777" w:rsidR="00F52478" w:rsidRPr="00697DC5" w:rsidRDefault="00F52478" w:rsidP="00F5247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CAA50C2" w14:textId="77777777" w:rsidR="00F52478" w:rsidRPr="00697DC5" w:rsidRDefault="00F52478" w:rsidP="00F5247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Общие требования. </w:t>
      </w:r>
    </w:p>
    <w:p w14:paraId="4CAA50C3" w14:textId="77777777" w:rsidR="00F52478" w:rsidRPr="00697DC5" w:rsidRDefault="00F52478" w:rsidP="00F52478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CAA50C4" w14:textId="77777777" w:rsidR="00F52478" w:rsidRPr="00697DC5" w:rsidRDefault="00F52478" w:rsidP="00F5247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4CAA50C5" w14:textId="77777777" w:rsidR="00F52478" w:rsidRPr="00697DC5" w:rsidRDefault="00F52478" w:rsidP="00F5247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CAA50C6" w14:textId="77777777" w:rsidR="00F52478" w:rsidRPr="00697DC5" w:rsidRDefault="00F52478" w:rsidP="00F5247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CAA50C7" w14:textId="77777777" w:rsidR="00F52478" w:rsidRPr="00697DC5" w:rsidRDefault="00F52478" w:rsidP="00F5247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CAA50C8" w14:textId="77777777" w:rsidR="00F52478" w:rsidRPr="00697DC5" w:rsidRDefault="00F52478" w:rsidP="00F5247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CAA50C9" w14:textId="77777777" w:rsidR="00F52478" w:rsidRPr="00697DC5" w:rsidRDefault="00F52478" w:rsidP="00F5247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CAA50CA" w14:textId="0213B931" w:rsidR="00F52478" w:rsidRPr="00697DC5" w:rsidRDefault="00F52478" w:rsidP="00F5247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Участник закупочных процедур на право заключения договора на поставку метизов для нужд </w:t>
      </w:r>
      <w:r w:rsidR="00BC7284">
        <w:rPr>
          <w:sz w:val="24"/>
          <w:szCs w:val="24"/>
        </w:rPr>
        <w:t>П</w:t>
      </w:r>
      <w:r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CAA50CB" w14:textId="77777777" w:rsidR="00F52478" w:rsidRPr="00697DC5" w:rsidRDefault="00F52478" w:rsidP="00F5247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Метизы должны соответствовать требованиям «Правил устройства электроустановок» (ПУЭ) (7-е издание) и требованиям:</w:t>
      </w:r>
    </w:p>
    <w:p w14:paraId="4CAA50CC" w14:textId="77777777" w:rsidR="00F52478" w:rsidRPr="003C14FD" w:rsidRDefault="00F52478" w:rsidP="00F5247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C14FD">
        <w:rPr>
          <w:sz w:val="24"/>
          <w:szCs w:val="24"/>
        </w:rPr>
        <w:t xml:space="preserve">ГОСТ 7798-70 «Болты с шестигранной головкой класса точности </w:t>
      </w:r>
      <w:r w:rsidRPr="003C14FD">
        <w:rPr>
          <w:sz w:val="24"/>
          <w:szCs w:val="24"/>
          <w:lang w:val="en-US"/>
        </w:rPr>
        <w:t>B</w:t>
      </w:r>
      <w:r w:rsidRPr="003C14FD">
        <w:rPr>
          <w:sz w:val="24"/>
          <w:szCs w:val="24"/>
        </w:rPr>
        <w:t>. Конструкция и размеры»;</w:t>
      </w:r>
    </w:p>
    <w:p w14:paraId="4CAA50CD" w14:textId="77777777" w:rsidR="00F52478" w:rsidRPr="00697DC5" w:rsidRDefault="00F52478" w:rsidP="00F5247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>- ГОСТ 15150-69 «Машины, приборы и другие технические изделия.</w:t>
      </w:r>
      <w:r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CAA50CE" w14:textId="77777777" w:rsidR="00F52478" w:rsidRPr="00697DC5" w:rsidRDefault="00F52478" w:rsidP="00F52478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CAA50CF" w14:textId="77777777" w:rsidR="00F52478" w:rsidRPr="00697DC5" w:rsidRDefault="00F52478" w:rsidP="00F52478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CAA50D0" w14:textId="77777777" w:rsidR="00F52478" w:rsidRPr="00697DC5" w:rsidRDefault="00F52478" w:rsidP="00F52478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CAA50D1" w14:textId="77777777" w:rsidR="00F52478" w:rsidRPr="00697DC5" w:rsidRDefault="00F52478" w:rsidP="00F5247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CAA50D2" w14:textId="77777777" w:rsidR="00F52478" w:rsidRPr="00697DC5" w:rsidRDefault="00F52478" w:rsidP="00F5247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CAA50D3" w14:textId="77777777" w:rsidR="00F52478" w:rsidRPr="00697DC5" w:rsidRDefault="00F52478" w:rsidP="00F5247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14:paraId="4CAA50D4" w14:textId="77777777" w:rsidR="00F52478" w:rsidRPr="00697DC5" w:rsidRDefault="00F52478" w:rsidP="00F5247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CAA50D5" w14:textId="77777777" w:rsidR="00F52478" w:rsidRPr="00697DC5" w:rsidRDefault="00F52478" w:rsidP="00F52478">
      <w:pPr>
        <w:spacing w:line="276" w:lineRule="auto"/>
        <w:rPr>
          <w:sz w:val="24"/>
          <w:szCs w:val="24"/>
        </w:rPr>
      </w:pPr>
    </w:p>
    <w:p w14:paraId="4CAA50D6" w14:textId="77777777" w:rsidR="00F52478" w:rsidRPr="00697DC5" w:rsidRDefault="00F52478" w:rsidP="00F5247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4CAA50D7" w14:textId="77777777" w:rsidR="00F52478" w:rsidRPr="00697DC5" w:rsidRDefault="00F52478" w:rsidP="00F5247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CAA50D8" w14:textId="77777777" w:rsidR="00F52478" w:rsidRPr="00697DC5" w:rsidRDefault="00F52478" w:rsidP="00F5247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CAA50D9" w14:textId="77777777" w:rsidR="00F52478" w:rsidRPr="00697DC5" w:rsidRDefault="00F52478" w:rsidP="00F5247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CAA50DA" w14:textId="77777777" w:rsidR="00F52478" w:rsidRPr="00697DC5" w:rsidRDefault="00F52478" w:rsidP="00F5247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CAA50DB" w14:textId="77777777" w:rsidR="00F52478" w:rsidRPr="00697DC5" w:rsidRDefault="00F52478" w:rsidP="00F5247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CAA50DC" w14:textId="77777777" w:rsidR="00F52478" w:rsidRPr="00697DC5" w:rsidRDefault="00F52478" w:rsidP="00F5247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CAA50DD" w14:textId="77777777" w:rsidR="00F52478" w:rsidRPr="00697DC5" w:rsidRDefault="00F52478" w:rsidP="00F52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4CAA50DE" w14:textId="77777777" w:rsidR="00F52478" w:rsidRPr="00697DC5" w:rsidRDefault="00F52478" w:rsidP="00F52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14:paraId="4CAA50DF" w14:textId="77777777" w:rsidR="00F52478" w:rsidRPr="00697DC5" w:rsidRDefault="00F52478" w:rsidP="00F52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CAA50E0" w14:textId="77777777" w:rsidR="00F52478" w:rsidRPr="00697DC5" w:rsidRDefault="00F52478" w:rsidP="00F5247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CAA50E1" w14:textId="77777777" w:rsidR="00F52478" w:rsidRPr="00697DC5" w:rsidRDefault="00F52478" w:rsidP="00F5247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CAA50E2" w14:textId="77777777" w:rsidR="00F52478" w:rsidRPr="00697DC5" w:rsidRDefault="00F52478" w:rsidP="00F5247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CAA50E3" w14:textId="77777777" w:rsidR="00F52478" w:rsidRPr="00697DC5" w:rsidRDefault="00F52478" w:rsidP="00F5247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14:paraId="4CAA50E4" w14:textId="236EB155" w:rsidR="00F52478" w:rsidRPr="00697DC5" w:rsidRDefault="00F52478" w:rsidP="00F52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BC7284">
        <w:rPr>
          <w:szCs w:val="24"/>
        </w:rPr>
        <w:t>П</w:t>
      </w:r>
      <w:r w:rsidRPr="00697DC5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CAA50E5" w14:textId="77777777" w:rsidR="00F52478" w:rsidRPr="00697DC5" w:rsidRDefault="00F52478" w:rsidP="00F5247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CAA50E6" w14:textId="77777777" w:rsidR="00F52478" w:rsidRPr="00697DC5" w:rsidRDefault="00F52478" w:rsidP="00F52478">
      <w:pPr>
        <w:rPr>
          <w:sz w:val="26"/>
          <w:szCs w:val="26"/>
        </w:rPr>
      </w:pPr>
    </w:p>
    <w:p w14:paraId="4CAA50E7" w14:textId="77777777" w:rsidR="00F52478" w:rsidRPr="00697DC5" w:rsidRDefault="00F52478" w:rsidP="00F52478">
      <w:pPr>
        <w:rPr>
          <w:sz w:val="26"/>
          <w:szCs w:val="26"/>
        </w:rPr>
      </w:pPr>
    </w:p>
    <w:p w14:paraId="546B73C5" w14:textId="77777777" w:rsidR="00BC7284" w:rsidRPr="00CB6078" w:rsidRDefault="00BC7284" w:rsidP="00BC7284">
      <w:pPr>
        <w:ind w:firstLine="0"/>
        <w:rPr>
          <w:sz w:val="22"/>
          <w:szCs w:val="22"/>
        </w:rPr>
      </w:pPr>
      <w:r>
        <w:rPr>
          <w:sz w:val="26"/>
          <w:szCs w:val="26"/>
        </w:rPr>
        <w:t xml:space="preserve">Начальник УРС                                                       </w:t>
      </w:r>
      <w:bookmarkStart w:id="1" w:name="_GoBack"/>
      <w:bookmarkEnd w:id="1"/>
      <w:r>
        <w:rPr>
          <w:sz w:val="26"/>
          <w:szCs w:val="26"/>
        </w:rPr>
        <w:t xml:space="preserve">                        С. Ю. Синельников</w:t>
      </w:r>
    </w:p>
    <w:p w14:paraId="4CAA50EA" w14:textId="77777777" w:rsidR="008F73A3" w:rsidRPr="00697DC5" w:rsidRDefault="008F73A3" w:rsidP="00F5247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E8451" w14:textId="77777777" w:rsidR="00D077DD" w:rsidRDefault="00D077DD">
      <w:r>
        <w:separator/>
      </w:r>
    </w:p>
  </w:endnote>
  <w:endnote w:type="continuationSeparator" w:id="0">
    <w:p w14:paraId="7BE1AB6B" w14:textId="77777777" w:rsidR="00D077DD" w:rsidRDefault="00D0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FC12A" w14:textId="77777777" w:rsidR="00D077DD" w:rsidRDefault="00D077DD">
      <w:r>
        <w:separator/>
      </w:r>
    </w:p>
  </w:footnote>
  <w:footnote w:type="continuationSeparator" w:id="0">
    <w:p w14:paraId="188E6566" w14:textId="77777777" w:rsidR="00D077DD" w:rsidRDefault="00D07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A50EF" w14:textId="77777777" w:rsidR="00AD7048" w:rsidRDefault="00603D1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CAA50F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4C41"/>
    <w:rsid w:val="000858AE"/>
    <w:rsid w:val="00085DAC"/>
    <w:rsid w:val="000864E5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28D6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5F1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5D52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12DC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23E2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F33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5C20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3D15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5269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677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99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65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CBE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AF5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1AC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0E90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28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077DD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5C67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4AE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478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1FE6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61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A50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F91FE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F91F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F91FE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F91F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15FB-C531-4BE2-8C4D-FDF48C3D6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2ADF3-75FE-46F2-8544-2EB8FC70F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F59BB-9A40-413B-B5BF-BF48938F8B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AD17B96-9AAD-482C-9703-34EEA246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2015-08-18T08:25:00Z</cp:lastPrinted>
  <dcterms:created xsi:type="dcterms:W3CDTF">2016-09-28T08:22:00Z</dcterms:created>
  <dcterms:modified xsi:type="dcterms:W3CDTF">2016-09-28T10:14:00Z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